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33CA6" w14:paraId="0DC90CE0" w14:textId="77777777" w:rsidTr="00895D0F">
        <w:tc>
          <w:tcPr>
            <w:tcW w:w="1620" w:type="dxa"/>
            <w:tcBorders>
              <w:bottom w:val="single" w:sz="4" w:space="0" w:color="auto"/>
            </w:tcBorders>
            <w:shd w:val="clear" w:color="auto" w:fill="FFFFFF"/>
            <w:vAlign w:val="center"/>
          </w:tcPr>
          <w:p w14:paraId="5642331E" w14:textId="77777777" w:rsidR="00A33CA6" w:rsidRDefault="00A33CA6" w:rsidP="00895D0F">
            <w:pPr>
              <w:pStyle w:val="Header"/>
              <w:spacing w:before="120" w:after="120"/>
            </w:pPr>
            <w:r>
              <w:t>PGRR Number</w:t>
            </w:r>
          </w:p>
        </w:tc>
        <w:tc>
          <w:tcPr>
            <w:tcW w:w="1260" w:type="dxa"/>
            <w:tcBorders>
              <w:bottom w:val="single" w:sz="4" w:space="0" w:color="auto"/>
            </w:tcBorders>
            <w:vAlign w:val="center"/>
          </w:tcPr>
          <w:p w14:paraId="44AFEF79" w14:textId="77777777" w:rsidR="00A33CA6" w:rsidRDefault="00A33CA6" w:rsidP="00895D0F">
            <w:pPr>
              <w:pStyle w:val="Header"/>
              <w:spacing w:before="120" w:after="120"/>
              <w:jc w:val="center"/>
            </w:pPr>
            <w:hyperlink r:id="rId8" w:history="1">
              <w:r w:rsidRPr="00CE00BA">
                <w:rPr>
                  <w:rStyle w:val="Hyperlink"/>
                </w:rPr>
                <w:t>131</w:t>
              </w:r>
            </w:hyperlink>
          </w:p>
        </w:tc>
        <w:tc>
          <w:tcPr>
            <w:tcW w:w="1170" w:type="dxa"/>
            <w:tcBorders>
              <w:bottom w:val="single" w:sz="4" w:space="0" w:color="auto"/>
            </w:tcBorders>
            <w:shd w:val="clear" w:color="auto" w:fill="FFFFFF"/>
            <w:vAlign w:val="center"/>
          </w:tcPr>
          <w:p w14:paraId="2C82CC2D" w14:textId="77777777" w:rsidR="00A33CA6" w:rsidRDefault="00A33CA6" w:rsidP="00895D0F">
            <w:pPr>
              <w:pStyle w:val="Header"/>
              <w:spacing w:before="120" w:after="120"/>
            </w:pPr>
            <w:r>
              <w:t>PGRR Title</w:t>
            </w:r>
          </w:p>
        </w:tc>
        <w:tc>
          <w:tcPr>
            <w:tcW w:w="6390" w:type="dxa"/>
            <w:tcBorders>
              <w:bottom w:val="single" w:sz="4" w:space="0" w:color="auto"/>
            </w:tcBorders>
            <w:vAlign w:val="center"/>
          </w:tcPr>
          <w:p w14:paraId="30DF9E4F" w14:textId="77777777" w:rsidR="00A33CA6" w:rsidRDefault="00A33CA6" w:rsidP="00895D0F">
            <w:pPr>
              <w:pStyle w:val="Header"/>
              <w:spacing w:before="120" w:after="120"/>
            </w:pPr>
            <w:r>
              <w:t>Requirements for Interconnection Cost Reporting for Transmission-Connected Generators</w:t>
            </w:r>
          </w:p>
        </w:tc>
      </w:tr>
      <w:tr w:rsidR="00A33CA6" w:rsidRPr="00E01925" w14:paraId="17001224" w14:textId="77777777" w:rsidTr="00895D0F">
        <w:trPr>
          <w:trHeight w:val="518"/>
        </w:trPr>
        <w:tc>
          <w:tcPr>
            <w:tcW w:w="2880" w:type="dxa"/>
            <w:gridSpan w:val="2"/>
            <w:tcBorders>
              <w:left w:val="nil"/>
              <w:right w:val="nil"/>
            </w:tcBorders>
            <w:shd w:val="clear" w:color="auto" w:fill="FFFFFF"/>
            <w:vAlign w:val="center"/>
          </w:tcPr>
          <w:p w14:paraId="74FFAE7C" w14:textId="77777777" w:rsidR="00A33CA6" w:rsidRPr="00E01925" w:rsidRDefault="00A33CA6" w:rsidP="009A4907">
            <w:pPr>
              <w:pStyle w:val="Header"/>
              <w:rPr>
                <w:bCs w:val="0"/>
              </w:rPr>
            </w:pPr>
          </w:p>
        </w:tc>
        <w:tc>
          <w:tcPr>
            <w:tcW w:w="7560" w:type="dxa"/>
            <w:gridSpan w:val="2"/>
            <w:tcBorders>
              <w:left w:val="nil"/>
              <w:right w:val="nil"/>
            </w:tcBorders>
            <w:vAlign w:val="center"/>
          </w:tcPr>
          <w:p w14:paraId="0FD5C555" w14:textId="77777777" w:rsidR="00A33CA6" w:rsidRPr="00E01925" w:rsidRDefault="00A33CA6" w:rsidP="00895D0F">
            <w:pPr>
              <w:pStyle w:val="NormalArial"/>
              <w:spacing w:before="120" w:after="120"/>
            </w:pPr>
          </w:p>
        </w:tc>
      </w:tr>
      <w:tr w:rsidR="00A33CA6" w14:paraId="0F0387E0" w14:textId="77777777" w:rsidTr="00895D0F">
        <w:trPr>
          <w:trHeight w:val="548"/>
        </w:trPr>
        <w:tc>
          <w:tcPr>
            <w:tcW w:w="2880" w:type="dxa"/>
            <w:gridSpan w:val="2"/>
            <w:tcBorders>
              <w:bottom w:val="single" w:sz="4" w:space="0" w:color="auto"/>
            </w:tcBorders>
            <w:shd w:val="clear" w:color="auto" w:fill="FFFFFF"/>
            <w:vAlign w:val="center"/>
          </w:tcPr>
          <w:p w14:paraId="78C4B4C2" w14:textId="77777777" w:rsidR="00A33CA6" w:rsidRPr="00132238" w:rsidRDefault="00A33CA6" w:rsidP="00895D0F">
            <w:pPr>
              <w:pStyle w:val="NormalArial"/>
              <w:rPr>
                <w:b/>
                <w:bCs/>
              </w:rPr>
            </w:pPr>
            <w:r w:rsidRPr="00132238">
              <w:rPr>
                <w:b/>
                <w:bCs/>
              </w:rPr>
              <w:t>Date Posted</w:t>
            </w:r>
          </w:p>
        </w:tc>
        <w:tc>
          <w:tcPr>
            <w:tcW w:w="7560" w:type="dxa"/>
            <w:gridSpan w:val="2"/>
            <w:tcBorders>
              <w:bottom w:val="single" w:sz="4" w:space="0" w:color="auto"/>
            </w:tcBorders>
            <w:vAlign w:val="center"/>
          </w:tcPr>
          <w:p w14:paraId="2D5773D5" w14:textId="6780A57A" w:rsidR="00A33CA6" w:rsidRDefault="009A4907" w:rsidP="00895D0F">
            <w:pPr>
              <w:pStyle w:val="NormalArial"/>
            </w:pPr>
            <w:r>
              <w:t>October 17, 2025</w:t>
            </w:r>
          </w:p>
        </w:tc>
      </w:tr>
      <w:tr w:rsidR="00A33CA6" w14:paraId="59A88CEF" w14:textId="77777777" w:rsidTr="00895D0F">
        <w:trPr>
          <w:trHeight w:val="539"/>
        </w:trPr>
        <w:tc>
          <w:tcPr>
            <w:tcW w:w="2880" w:type="dxa"/>
            <w:gridSpan w:val="2"/>
            <w:tcBorders>
              <w:left w:val="nil"/>
              <w:right w:val="nil"/>
            </w:tcBorders>
            <w:shd w:val="clear" w:color="auto" w:fill="FFFFFF"/>
            <w:vAlign w:val="center"/>
          </w:tcPr>
          <w:p w14:paraId="15805985" w14:textId="77777777" w:rsidR="00A33CA6" w:rsidRDefault="00A33CA6" w:rsidP="009A4907">
            <w:pPr>
              <w:pStyle w:val="Header"/>
            </w:pPr>
          </w:p>
        </w:tc>
        <w:tc>
          <w:tcPr>
            <w:tcW w:w="7560" w:type="dxa"/>
            <w:gridSpan w:val="2"/>
            <w:tcBorders>
              <w:left w:val="nil"/>
              <w:right w:val="nil"/>
            </w:tcBorders>
            <w:vAlign w:val="center"/>
          </w:tcPr>
          <w:p w14:paraId="77F6FF2E" w14:textId="77777777" w:rsidR="00A33CA6" w:rsidRPr="00FB509B" w:rsidRDefault="00A33CA6" w:rsidP="00895D0F">
            <w:pPr>
              <w:pStyle w:val="NormalArial"/>
              <w:spacing w:before="120" w:after="120"/>
            </w:pPr>
          </w:p>
        </w:tc>
      </w:tr>
      <w:tr w:rsidR="00A33CA6" w14:paraId="7D887C03" w14:textId="77777777" w:rsidTr="00895D0F">
        <w:trPr>
          <w:trHeight w:val="521"/>
        </w:trPr>
        <w:tc>
          <w:tcPr>
            <w:tcW w:w="10440" w:type="dxa"/>
            <w:gridSpan w:val="4"/>
            <w:shd w:val="clear" w:color="auto" w:fill="FFFFFF"/>
            <w:vAlign w:val="center"/>
          </w:tcPr>
          <w:p w14:paraId="3233852A" w14:textId="77777777" w:rsidR="00A33CA6" w:rsidRPr="00132238" w:rsidRDefault="00A33CA6" w:rsidP="00895D0F">
            <w:pPr>
              <w:pStyle w:val="NormalArial"/>
              <w:spacing w:after="120"/>
              <w:jc w:val="center"/>
              <w:rPr>
                <w:b/>
                <w:bCs/>
              </w:rPr>
            </w:pPr>
            <w:r w:rsidRPr="00132238">
              <w:rPr>
                <w:b/>
                <w:bCs/>
              </w:rPr>
              <w:t>Submitter’s Information</w:t>
            </w:r>
          </w:p>
        </w:tc>
      </w:tr>
      <w:tr w:rsidR="00A33CA6" w14:paraId="6D45B20D" w14:textId="77777777" w:rsidTr="00895D0F">
        <w:trPr>
          <w:trHeight w:val="518"/>
        </w:trPr>
        <w:tc>
          <w:tcPr>
            <w:tcW w:w="2880" w:type="dxa"/>
            <w:gridSpan w:val="2"/>
            <w:shd w:val="clear" w:color="auto" w:fill="FFFFFF"/>
            <w:vAlign w:val="center"/>
          </w:tcPr>
          <w:p w14:paraId="780A8489" w14:textId="77777777" w:rsidR="00A33CA6" w:rsidRDefault="00A33CA6" w:rsidP="00895D0F">
            <w:pPr>
              <w:pStyle w:val="Header"/>
              <w:spacing w:before="120" w:after="120"/>
            </w:pPr>
            <w:r>
              <w:t>Name</w:t>
            </w:r>
          </w:p>
        </w:tc>
        <w:tc>
          <w:tcPr>
            <w:tcW w:w="7560" w:type="dxa"/>
            <w:gridSpan w:val="2"/>
            <w:vAlign w:val="center"/>
          </w:tcPr>
          <w:p w14:paraId="468B68F1" w14:textId="77777777" w:rsidR="00A33CA6" w:rsidRPr="00FB509B" w:rsidRDefault="00A33CA6" w:rsidP="00895D0F">
            <w:pPr>
              <w:pStyle w:val="NormalArial"/>
              <w:spacing w:before="120" w:after="120"/>
            </w:pPr>
            <w:r>
              <w:t>Martha Henson</w:t>
            </w:r>
          </w:p>
        </w:tc>
      </w:tr>
      <w:tr w:rsidR="00A33CA6" w14:paraId="1A6C5477" w14:textId="77777777" w:rsidTr="00895D0F">
        <w:trPr>
          <w:trHeight w:val="518"/>
        </w:trPr>
        <w:tc>
          <w:tcPr>
            <w:tcW w:w="2880" w:type="dxa"/>
            <w:gridSpan w:val="2"/>
            <w:shd w:val="clear" w:color="auto" w:fill="FFFFFF"/>
            <w:vAlign w:val="center"/>
          </w:tcPr>
          <w:p w14:paraId="25CC8806" w14:textId="77777777" w:rsidR="00A33CA6" w:rsidRDefault="00A33CA6" w:rsidP="00895D0F">
            <w:pPr>
              <w:pStyle w:val="Header"/>
              <w:spacing w:before="120" w:after="120"/>
            </w:pPr>
            <w:r>
              <w:t>E-mail Address</w:t>
            </w:r>
          </w:p>
        </w:tc>
        <w:tc>
          <w:tcPr>
            <w:tcW w:w="7560" w:type="dxa"/>
            <w:gridSpan w:val="2"/>
            <w:vAlign w:val="center"/>
          </w:tcPr>
          <w:p w14:paraId="328B05DA" w14:textId="77777777" w:rsidR="00A33CA6" w:rsidRPr="00F20BFC" w:rsidRDefault="00A33CA6" w:rsidP="00895D0F">
            <w:pPr>
              <w:pStyle w:val="NormalArial"/>
              <w:spacing w:before="120" w:after="120"/>
              <w:rPr>
                <w:iCs/>
                <w:kern w:val="24"/>
              </w:rPr>
            </w:pPr>
            <w:hyperlink r:id="rId9" w:history="1">
              <w:r w:rsidRPr="00E05176">
                <w:rPr>
                  <w:rStyle w:val="Hyperlink"/>
                </w:rPr>
                <w:t>Martha.henson@oncor.com</w:t>
              </w:r>
            </w:hyperlink>
          </w:p>
        </w:tc>
      </w:tr>
      <w:tr w:rsidR="00A33CA6" w14:paraId="0DAA5D85" w14:textId="77777777" w:rsidTr="00895D0F">
        <w:trPr>
          <w:trHeight w:val="518"/>
        </w:trPr>
        <w:tc>
          <w:tcPr>
            <w:tcW w:w="2880" w:type="dxa"/>
            <w:gridSpan w:val="2"/>
            <w:shd w:val="clear" w:color="auto" w:fill="FFFFFF"/>
            <w:vAlign w:val="center"/>
          </w:tcPr>
          <w:p w14:paraId="48F10BA8" w14:textId="77777777" w:rsidR="00A33CA6" w:rsidRDefault="00A33CA6" w:rsidP="00895D0F">
            <w:pPr>
              <w:pStyle w:val="Header"/>
              <w:spacing w:before="120" w:after="120"/>
            </w:pPr>
            <w:r>
              <w:t>Company</w:t>
            </w:r>
          </w:p>
        </w:tc>
        <w:tc>
          <w:tcPr>
            <w:tcW w:w="7560" w:type="dxa"/>
            <w:gridSpan w:val="2"/>
            <w:vAlign w:val="center"/>
          </w:tcPr>
          <w:p w14:paraId="62590F3C" w14:textId="77777777" w:rsidR="00A33CA6" w:rsidRDefault="00A33CA6" w:rsidP="00895D0F">
            <w:pPr>
              <w:pStyle w:val="NormalArial"/>
              <w:spacing w:before="120" w:after="120"/>
              <w:rPr>
                <w:iCs/>
                <w:kern w:val="24"/>
              </w:rPr>
            </w:pPr>
            <w:r w:rsidRPr="00BE1689">
              <w:rPr>
                <w:iCs/>
              </w:rPr>
              <w:t>Oncor Electric Delivery Company LLC</w:t>
            </w:r>
          </w:p>
        </w:tc>
      </w:tr>
      <w:tr w:rsidR="00A33CA6" w14:paraId="0C47FBE2" w14:textId="77777777" w:rsidTr="00895D0F">
        <w:trPr>
          <w:trHeight w:val="518"/>
        </w:trPr>
        <w:tc>
          <w:tcPr>
            <w:tcW w:w="2880" w:type="dxa"/>
            <w:gridSpan w:val="2"/>
            <w:shd w:val="clear" w:color="auto" w:fill="FFFFFF"/>
            <w:vAlign w:val="center"/>
          </w:tcPr>
          <w:p w14:paraId="5BD2804C" w14:textId="77777777" w:rsidR="00A33CA6" w:rsidRDefault="00A33CA6" w:rsidP="00895D0F">
            <w:pPr>
              <w:pStyle w:val="Header"/>
              <w:spacing w:before="120" w:after="120"/>
            </w:pPr>
            <w:r>
              <w:t>Phone Number</w:t>
            </w:r>
          </w:p>
        </w:tc>
        <w:tc>
          <w:tcPr>
            <w:tcW w:w="7560" w:type="dxa"/>
            <w:gridSpan w:val="2"/>
            <w:vAlign w:val="center"/>
          </w:tcPr>
          <w:p w14:paraId="3590BA4D" w14:textId="77777777" w:rsidR="00A33CA6" w:rsidRPr="00F31D99" w:rsidRDefault="00A33CA6" w:rsidP="00895D0F">
            <w:pPr>
              <w:pStyle w:val="NormalArial"/>
              <w:spacing w:before="120" w:after="120"/>
            </w:pPr>
            <w:r>
              <w:t>214-536-9004</w:t>
            </w:r>
          </w:p>
        </w:tc>
      </w:tr>
      <w:tr w:rsidR="00A33CA6" w14:paraId="3134E917" w14:textId="77777777" w:rsidTr="00895D0F">
        <w:trPr>
          <w:trHeight w:val="518"/>
        </w:trPr>
        <w:tc>
          <w:tcPr>
            <w:tcW w:w="2880" w:type="dxa"/>
            <w:gridSpan w:val="2"/>
            <w:shd w:val="clear" w:color="auto" w:fill="FFFFFF"/>
            <w:vAlign w:val="center"/>
          </w:tcPr>
          <w:p w14:paraId="4096D3C2" w14:textId="77777777" w:rsidR="00A33CA6" w:rsidRDefault="00A33CA6" w:rsidP="00895D0F">
            <w:pPr>
              <w:pStyle w:val="Header"/>
              <w:spacing w:before="120" w:after="120"/>
            </w:pPr>
            <w:r>
              <w:t>Cell Number</w:t>
            </w:r>
          </w:p>
        </w:tc>
        <w:tc>
          <w:tcPr>
            <w:tcW w:w="7560" w:type="dxa"/>
            <w:gridSpan w:val="2"/>
            <w:vAlign w:val="center"/>
          </w:tcPr>
          <w:p w14:paraId="75469E54" w14:textId="77777777" w:rsidR="00A33CA6" w:rsidRDefault="00A33CA6" w:rsidP="00895D0F">
            <w:pPr>
              <w:pStyle w:val="NormalArial"/>
              <w:spacing w:before="120" w:after="120"/>
            </w:pPr>
          </w:p>
        </w:tc>
      </w:tr>
      <w:tr w:rsidR="00A33CA6" w14:paraId="2B7A3FF6" w14:textId="77777777" w:rsidTr="00895D0F">
        <w:trPr>
          <w:trHeight w:val="518"/>
        </w:trPr>
        <w:tc>
          <w:tcPr>
            <w:tcW w:w="2880" w:type="dxa"/>
            <w:gridSpan w:val="2"/>
            <w:shd w:val="clear" w:color="auto" w:fill="FFFFFF"/>
            <w:vAlign w:val="center"/>
          </w:tcPr>
          <w:p w14:paraId="55DED279" w14:textId="77777777" w:rsidR="00A33CA6" w:rsidRDefault="00A33CA6" w:rsidP="00895D0F">
            <w:pPr>
              <w:pStyle w:val="Header"/>
              <w:spacing w:before="120" w:after="120"/>
            </w:pPr>
            <w:r>
              <w:t>Market Segment</w:t>
            </w:r>
          </w:p>
        </w:tc>
        <w:tc>
          <w:tcPr>
            <w:tcW w:w="7560" w:type="dxa"/>
            <w:gridSpan w:val="2"/>
            <w:vAlign w:val="center"/>
          </w:tcPr>
          <w:p w14:paraId="603D51DC" w14:textId="77777777" w:rsidR="00A33CA6" w:rsidRDefault="00A33CA6" w:rsidP="00895D0F">
            <w:pPr>
              <w:pStyle w:val="NormalArial"/>
              <w:spacing w:before="120" w:after="120"/>
            </w:pPr>
            <w:r>
              <w:t>Investor-Owned Utility</w:t>
            </w:r>
          </w:p>
        </w:tc>
      </w:tr>
    </w:tbl>
    <w:p w14:paraId="4009693B" w14:textId="77777777" w:rsidR="00A33CA6" w:rsidRPr="0030232A" w:rsidRDefault="00A33CA6" w:rsidP="00A33CA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3CA6" w14:paraId="3A4F76CD" w14:textId="77777777" w:rsidTr="00895D0F">
        <w:trPr>
          <w:cantSplit/>
          <w:trHeight w:val="432"/>
        </w:trPr>
        <w:tc>
          <w:tcPr>
            <w:tcW w:w="10440" w:type="dxa"/>
            <w:tcBorders>
              <w:top w:val="single" w:sz="4" w:space="0" w:color="auto"/>
            </w:tcBorders>
            <w:shd w:val="clear" w:color="auto" w:fill="FFFFFF"/>
            <w:vAlign w:val="center"/>
          </w:tcPr>
          <w:p w14:paraId="4416D0A7" w14:textId="77777777" w:rsidR="00A33CA6" w:rsidRPr="0040722E" w:rsidRDefault="00A33CA6" w:rsidP="00895D0F">
            <w:pPr>
              <w:pStyle w:val="Header"/>
              <w:jc w:val="center"/>
              <w:rPr>
                <w:bCs w:val="0"/>
              </w:rPr>
            </w:pPr>
            <w:r>
              <w:t>Comments</w:t>
            </w:r>
          </w:p>
        </w:tc>
      </w:tr>
    </w:tbl>
    <w:p w14:paraId="6E5C9BC2" w14:textId="6E21137A" w:rsidR="00A33CA6" w:rsidRDefault="00A33CA6" w:rsidP="009A4907">
      <w:pPr>
        <w:pStyle w:val="NormalArial"/>
        <w:spacing w:before="120" w:after="120"/>
      </w:pPr>
      <w:r>
        <w:t xml:space="preserve">Oncor submits these comments to Planning Guide Revision Request (PGRR) 131, </w:t>
      </w:r>
      <w:r w:rsidRPr="00774F5E">
        <w:t>Requirements</w:t>
      </w:r>
      <w:r>
        <w:t xml:space="preserve"> for Interconnection Cost Reporting for Transmission-Connected Generators, to:</w:t>
      </w:r>
    </w:p>
    <w:p w14:paraId="5F7A21D3" w14:textId="0D614279" w:rsidR="00A33CA6" w:rsidRDefault="00A33CA6" w:rsidP="009A4907">
      <w:pPr>
        <w:pStyle w:val="NormalArial"/>
        <w:numPr>
          <w:ilvl w:val="0"/>
          <w:numId w:val="21"/>
        </w:numPr>
        <w:spacing w:before="120" w:after="120"/>
      </w:pPr>
      <w:r>
        <w:t xml:space="preserve">Clarify that the date that triggers the Transmission Service Provider’s (TSP) cost reporting should be the interconnecting generator’s Initial Energization date; </w:t>
      </w:r>
    </w:p>
    <w:p w14:paraId="575A91C9" w14:textId="1DC7E999" w:rsidR="00A33CA6" w:rsidRDefault="00A33CA6" w:rsidP="009A4907">
      <w:pPr>
        <w:pStyle w:val="NormalArial"/>
        <w:numPr>
          <w:ilvl w:val="0"/>
          <w:numId w:val="21"/>
        </w:numPr>
        <w:spacing w:before="120" w:after="120"/>
      </w:pPr>
      <w:r>
        <w:t>Recommend that interconnection costs be reported by the TSP at the following two times, to adequately address trailing interconnection costs that may not be captured by a single cost submission:</w:t>
      </w:r>
    </w:p>
    <w:p w14:paraId="4897ADA7" w14:textId="5ADBB986" w:rsidR="00A33CA6" w:rsidRPr="00307C2E" w:rsidRDefault="00A33CA6" w:rsidP="009A4907">
      <w:pPr>
        <w:pStyle w:val="NormalArial"/>
        <w:numPr>
          <w:ilvl w:val="1"/>
          <w:numId w:val="21"/>
        </w:numPr>
        <w:spacing w:before="120" w:after="120"/>
        <w:rPr>
          <w:rFonts w:cs="Arial"/>
        </w:rPr>
      </w:pPr>
      <w:r>
        <w:t xml:space="preserve">Initially, within 90 calendar days from the end of each calendar month, for all interconnecting </w:t>
      </w:r>
      <w:r w:rsidRPr="00307C2E">
        <w:rPr>
          <w:rFonts w:cs="Arial"/>
        </w:rPr>
        <w:t xml:space="preserve">generators that undergo Initial Energization within that calendar month, as described by </w:t>
      </w:r>
      <w:r w:rsidR="0080691B" w:rsidRPr="00307C2E">
        <w:rPr>
          <w:rFonts w:cs="Arial"/>
          <w:lang w:eastAsia="x-none"/>
        </w:rPr>
        <w:t xml:space="preserve">P.U.C. </w:t>
      </w:r>
      <w:r w:rsidR="0080691B" w:rsidRPr="00307C2E">
        <w:rPr>
          <w:rFonts w:cs="Arial"/>
          <w:smallCaps/>
        </w:rPr>
        <w:t>Subst</w:t>
      </w:r>
      <w:r w:rsidR="0080691B" w:rsidRPr="00307C2E">
        <w:rPr>
          <w:rFonts w:cs="Arial"/>
          <w:lang w:eastAsia="x-none"/>
        </w:rPr>
        <w:t xml:space="preserve">. R. </w:t>
      </w:r>
      <w:r w:rsidRPr="00307C2E">
        <w:rPr>
          <w:rFonts w:cs="Arial"/>
        </w:rPr>
        <w:t>25.195,</w:t>
      </w:r>
      <w:r w:rsidR="0080691B" w:rsidRPr="00307C2E">
        <w:rPr>
          <w:rFonts w:cs="Arial"/>
        </w:rPr>
        <w:t xml:space="preserve"> Terms and Conditions for Transmission Service,</w:t>
      </w:r>
      <w:r w:rsidRPr="00307C2E">
        <w:rPr>
          <w:rFonts w:cs="Arial"/>
        </w:rPr>
        <w:t xml:space="preserve"> and</w:t>
      </w:r>
    </w:p>
    <w:p w14:paraId="7DEDAD24" w14:textId="77777777" w:rsidR="00A33CA6" w:rsidRDefault="00A33CA6" w:rsidP="009A4907">
      <w:pPr>
        <w:pStyle w:val="NormalArial"/>
        <w:numPr>
          <w:ilvl w:val="1"/>
          <w:numId w:val="21"/>
        </w:numPr>
        <w:spacing w:before="120" w:after="120"/>
      </w:pPr>
      <w:r w:rsidRPr="00307C2E">
        <w:rPr>
          <w:rFonts w:cs="Arial"/>
        </w:rPr>
        <w:t>A second and final time, once any trailing costs have been incurred that were not recorded on the TSP’s books at the time the initial cost submission was provided.  This number would</w:t>
      </w:r>
      <w:r>
        <w:t xml:space="preserve"> reflect the final, total interconnection cost.</w:t>
      </w:r>
    </w:p>
    <w:p w14:paraId="0C52E187" w14:textId="77777777" w:rsidR="009A4907" w:rsidRDefault="00A33CA6" w:rsidP="009A4907">
      <w:pPr>
        <w:pStyle w:val="NormalArial"/>
        <w:numPr>
          <w:ilvl w:val="0"/>
          <w:numId w:val="21"/>
        </w:numPr>
        <w:spacing w:before="120" w:after="120"/>
      </w:pPr>
      <w:r>
        <w:t>Propose that the cost information be submitted through the Resource Integration and Ongoing Operations (RIOO) system.</w:t>
      </w:r>
    </w:p>
    <w:p w14:paraId="5EE7A9D6" w14:textId="534B3C01" w:rsidR="00A33CA6" w:rsidRPr="00D56D61" w:rsidRDefault="00A33CA6" w:rsidP="009A4907">
      <w:pPr>
        <w:pStyle w:val="NormalArial"/>
        <w:spacing w:before="120" w:after="120"/>
      </w:pPr>
      <w:r>
        <w:lastRenderedPageBreak/>
        <w:t>With these changes, Oncor recommends PGRR131 be advanced to the November</w:t>
      </w:r>
      <w:r w:rsidR="009A4907">
        <w:t xml:space="preserve"> 2025</w:t>
      </w:r>
      <w:r>
        <w:t xml:space="preserve"> Reliability and Operations (ROS) Subcommittee meeting for </w:t>
      </w:r>
      <w:proofErr w:type="gramStart"/>
      <w:r>
        <w:t>consideration, and</w:t>
      </w:r>
      <w:proofErr w:type="gramEnd"/>
      <w:r>
        <w:t xml:space="preserve"> suggests that ROS consider granting </w:t>
      </w:r>
      <w:r w:rsidR="009A4907">
        <w:t>U</w:t>
      </w:r>
      <w:r>
        <w:t>rgent status to PGRR131 so that it may be advanced to the November</w:t>
      </w:r>
      <w:r w:rsidR="009A4907">
        <w:t xml:space="preserve"> 2025</w:t>
      </w:r>
      <w:r>
        <w:t xml:space="preserve"> Technical Advisory Committee meeting and to the December</w:t>
      </w:r>
      <w:r w:rsidR="009A4907">
        <w:t xml:space="preserve"> 2025</w:t>
      </w:r>
      <w:r>
        <w:t xml:space="preserve"> Board of Directors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33CA6" w:rsidRPr="00D56D61" w14:paraId="498EC3D3" w14:textId="77777777" w:rsidTr="00895D0F">
        <w:trPr>
          <w:cantSplit/>
          <w:trHeight w:val="432"/>
        </w:trPr>
        <w:tc>
          <w:tcPr>
            <w:tcW w:w="10440" w:type="dxa"/>
            <w:vAlign w:val="center"/>
          </w:tcPr>
          <w:p w14:paraId="786B5AFE" w14:textId="77777777" w:rsidR="00A33CA6" w:rsidRPr="007C199B" w:rsidRDefault="00A33CA6" w:rsidP="00895D0F">
            <w:pPr>
              <w:pStyle w:val="NormalArial"/>
              <w:jc w:val="center"/>
              <w:rPr>
                <w:b/>
              </w:rPr>
            </w:pPr>
            <w:r>
              <w:rPr>
                <w:b/>
              </w:rPr>
              <w:t>Revised Cover Page Language</w:t>
            </w:r>
          </w:p>
        </w:tc>
      </w:tr>
    </w:tbl>
    <w:p w14:paraId="14AF1783" w14:textId="027266A6" w:rsidR="00A33CA6" w:rsidRPr="00D56D61" w:rsidRDefault="00A33CA6" w:rsidP="00A33CA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38B97446" w:rsidR="009A3772" w:rsidRDefault="00A33CA6" w:rsidP="009A4907">
            <w:pPr>
              <w:pStyle w:val="Header"/>
              <w:spacing w:before="120" w:after="120"/>
              <w:jc w:val="center"/>
            </w:pPr>
            <w:r>
              <w:t>Revised Proposed Guide Language</w:t>
            </w:r>
          </w:p>
        </w:tc>
      </w:tr>
    </w:tbl>
    <w:p w14:paraId="18C866A0" w14:textId="57320378" w:rsidR="0040722E" w:rsidRPr="00E17516" w:rsidRDefault="0040722E" w:rsidP="00CE00BA">
      <w:pPr>
        <w:pStyle w:val="H4"/>
        <w:rPr>
          <w:szCs w:val="24"/>
        </w:rPr>
      </w:pPr>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p>
    <w:p w14:paraId="5B15C989" w14:textId="77777777" w:rsidR="0040722E" w:rsidRPr="00DF4AA8" w:rsidRDefault="0040722E" w:rsidP="0040722E">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6DE17C8F" w14:textId="77777777" w:rsidR="0040722E" w:rsidRDefault="0040722E" w:rsidP="0040722E">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E747A73" w14:textId="77777777" w:rsidR="0040722E" w:rsidRDefault="0040722E" w:rsidP="0040722E">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558A7B65" w14:textId="77777777" w:rsidR="0040722E" w:rsidRDefault="0040722E" w:rsidP="0040722E">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0722E" w:rsidRPr="00AC1E4E" w:rsidDel="00E51FAE" w14:paraId="4707D11B" w14:textId="09C1AC42" w:rsidTr="00A02FB9">
        <w:trPr>
          <w:del w:id="0" w:author="ERCOT" w:date="2025-07-31T09:04:00Z"/>
        </w:trPr>
        <w:tc>
          <w:tcPr>
            <w:tcW w:w="9766" w:type="dxa"/>
            <w:shd w:val="pct12" w:color="auto" w:fill="auto"/>
          </w:tcPr>
          <w:p w14:paraId="3CACC801" w14:textId="19B5B563" w:rsidR="0040722E" w:rsidDel="00E51FAE" w:rsidRDefault="0040722E" w:rsidP="00A02FB9">
            <w:pPr>
              <w:pStyle w:val="BodyTextNumbered"/>
              <w:spacing w:before="120"/>
              <w:ind w:left="0" w:firstLine="0"/>
              <w:rPr>
                <w:del w:id="1" w:author="ERCOT" w:date="2025-07-31T09:04:00Z" w16du:dateUtc="2025-07-31T14:04:00Z"/>
                <w:bCs/>
              </w:rPr>
            </w:pPr>
            <w:del w:id="2" w:author="ERCOT" w:date="2025-07-31T09:04:00Z" w16du:dateUtc="2025-07-31T14:04:00Z">
              <w:r w:rsidDel="00E51FAE">
                <w:rPr>
                  <w:b/>
                  <w:i/>
                </w:rPr>
                <w:delText>[PGRR088</w:delText>
              </w:r>
              <w:r w:rsidRPr="00AC1E4E" w:rsidDel="00E51FAE">
                <w:rPr>
                  <w:b/>
                  <w:i/>
                </w:rPr>
                <w:delText xml:space="preserve">: </w:delText>
              </w:r>
              <w:r w:rsidDel="00E51FAE">
                <w:rPr>
                  <w:b/>
                  <w:i/>
                </w:rPr>
                <w:delText xml:space="preserve"> Insert paragraph (5) below upon system implementation</w:delText>
              </w:r>
              <w:r w:rsidRPr="00AC1E4E" w:rsidDel="00E51FAE">
                <w:rPr>
                  <w:b/>
                  <w:i/>
                </w:rPr>
                <w:delText>:]</w:delText>
              </w:r>
              <w:r w:rsidRPr="00114010" w:rsidDel="00E51FAE">
                <w:rPr>
                  <w:bCs/>
                </w:rPr>
                <w:delText xml:space="preserve"> </w:delText>
              </w:r>
            </w:del>
          </w:p>
          <w:p w14:paraId="4B81A0EF" w14:textId="02B8E1F9" w:rsidR="0040722E" w:rsidRPr="00F82DB8" w:rsidDel="00E51FAE" w:rsidRDefault="0040722E" w:rsidP="00A02FB9">
            <w:pPr>
              <w:pStyle w:val="BodyTextNumbered"/>
              <w:rPr>
                <w:del w:id="3" w:author="ERCOT" w:date="2025-07-31T09:04:00Z" w16du:dateUtc="2025-07-31T14:04:00Z"/>
              </w:rPr>
            </w:pPr>
            <w:del w:id="4" w:author="ERCOT" w:date="2025-07-31T09:04:00Z" w16du:dateUtc="2025-07-31T14:04:00Z">
              <w:r w:rsidDel="00E51FAE">
                <w:delText>(5)</w:delText>
              </w:r>
              <w:r w:rsidDel="00E51FAE">
                <w:tab/>
                <w:delText xml:space="preserve">Within ten Business Days of providing the TSP both the </w:delText>
              </w:r>
              <w:r w:rsidRPr="006D75A0" w:rsidDel="00E51FAE">
                <w:delText xml:space="preserve">notice to proceed with construction of the interconnection for the Generation Resource and the financial security sufficient to fund the interconnection facilities pursuant to </w:delText>
              </w:r>
              <w:r w:rsidDel="00E51FAE">
                <w:delText xml:space="preserve">the SGIA, </w:delText>
              </w:r>
              <w:r w:rsidDel="00E51FAE">
                <w:rPr>
                  <w:szCs w:val="24"/>
                </w:rPr>
                <w:delText>t</w:delText>
              </w:r>
              <w:r w:rsidRPr="0040443F" w:rsidDel="00E51FAE">
                <w:rPr>
                  <w:szCs w:val="24"/>
                </w:rPr>
                <w:delText xml:space="preserve">he IE must submit </w:delText>
              </w:r>
              <w:r w:rsidDel="00E51FAE">
                <w:rPr>
                  <w:szCs w:val="24"/>
                </w:rPr>
                <w:delText>a change request via the online RIOO system to provide</w:delText>
              </w:r>
              <w:r w:rsidRPr="000F738E" w:rsidDel="00E51FAE">
                <w:delText xml:space="preserve"> th</w:delText>
              </w:r>
              <w:r w:rsidDel="00E51FAE">
                <w:delText>e financial security</w:delText>
              </w:r>
              <w:r w:rsidRPr="000F738E" w:rsidDel="00E51FAE">
                <w:delText xml:space="preserve"> amount </w:delText>
              </w:r>
              <w:r w:rsidDel="00E51FAE">
                <w:delText xml:space="preserve">if it </w:delText>
              </w:r>
              <w:r w:rsidRPr="000F738E" w:rsidDel="00E51FAE">
                <w:delText>is not redacted in the public version of the SGIA filed with the Public Utility Commission of Texas (PUCT).</w:delText>
              </w:r>
              <w:r w:rsidDel="00E51FAE">
                <w:delText xml:space="preserve">  </w:delText>
              </w:r>
              <w:r w:rsidRPr="000F738E" w:rsidDel="00E51FAE">
                <w:delText>ERCOT will include in the monthly Generator Interconnection Status report the name of the interconnecting TSP and the total amount of financial security sufficient to fund the interconnection facilities</w:delText>
              </w:r>
              <w:r w:rsidDel="00E51FAE">
                <w:delText>, if provided by the IE.</w:delText>
              </w:r>
            </w:del>
          </w:p>
        </w:tc>
      </w:tr>
    </w:tbl>
    <w:p w14:paraId="5C301C64" w14:textId="40CBA3F0" w:rsidR="0040722E" w:rsidRPr="00AF5ED6" w:rsidRDefault="0040722E" w:rsidP="00AF5ED6">
      <w:pPr>
        <w:pStyle w:val="H4"/>
        <w:rPr>
          <w:ins w:id="5" w:author="ERCOT" w:date="2025-07-31T08:54:00Z"/>
          <w:szCs w:val="24"/>
        </w:rPr>
      </w:pPr>
      <w:ins w:id="6" w:author="ERCOT" w:date="2025-07-31T08:54:00Z">
        <w:r w:rsidRPr="00AF5ED6">
          <w:rPr>
            <w:szCs w:val="24"/>
          </w:rPr>
          <w:lastRenderedPageBreak/>
          <w:t>5.2.8.4</w:t>
        </w:r>
        <w:r w:rsidRPr="00AF5ED6">
          <w:rPr>
            <w:szCs w:val="24"/>
          </w:rPr>
          <w:tab/>
          <w:t>Interconnection Cost Reporting for Transmission-Connected Generators</w:t>
        </w:r>
      </w:ins>
    </w:p>
    <w:p w14:paraId="6442D0CE" w14:textId="3C7065F7" w:rsidR="0040722E" w:rsidRDefault="0040722E" w:rsidP="00AF5ED6">
      <w:pPr>
        <w:spacing w:after="240"/>
        <w:ind w:left="720" w:hanging="720"/>
        <w:rPr>
          <w:ins w:id="7" w:author="ERCOT" w:date="2025-07-31T08:54:00Z"/>
        </w:rPr>
      </w:pPr>
      <w:ins w:id="8" w:author="ERCOT" w:date="2025-07-31T08:54:00Z">
        <w:r>
          <w:t>(1)</w:t>
        </w:r>
        <w:r>
          <w:tab/>
        </w:r>
        <w:r w:rsidRPr="00F412B6">
          <w:t>Beginning in January 2026, within 90 calendar days from the end of each calendar month</w:t>
        </w:r>
        <w:r>
          <w:t>,</w:t>
        </w:r>
        <w:r w:rsidRPr="00F412B6">
          <w:t xml:space="preserve"> </w:t>
        </w:r>
        <w:r>
          <w:t xml:space="preserve">a </w:t>
        </w:r>
        <w:r w:rsidRPr="00F412B6">
          <w:t>TSP mus</w:t>
        </w:r>
        <w:r>
          <w:t xml:space="preserve">t provide </w:t>
        </w:r>
        <w:r w:rsidRPr="00F412B6">
          <w:t xml:space="preserve">the </w:t>
        </w:r>
        <w:r>
          <w:t xml:space="preserve">following </w:t>
        </w:r>
        <w:r w:rsidRPr="00F412B6">
          <w:t xml:space="preserve">information for each new transmission-level generator </w:t>
        </w:r>
        <w:del w:id="9" w:author="Oncor 101725" w:date="2025-10-17T16:01:00Z" w16du:dateUtc="2025-10-17T21:01:00Z">
          <w:r w:rsidRPr="00F412B6" w:rsidDel="00A33CA6">
            <w:delText xml:space="preserve">interconnection </w:delText>
          </w:r>
          <w:r w:rsidDel="00A33CA6">
            <w:delText xml:space="preserve">that is energized </w:delText>
          </w:r>
          <w:r w:rsidRPr="00F412B6" w:rsidDel="00A33CA6">
            <w:delText xml:space="preserve">to the TSP’s system </w:delText>
          </w:r>
        </w:del>
      </w:ins>
      <w:ins w:id="10" w:author="Oncor 101725" w:date="2025-10-17T16:02:00Z" w16du:dateUtc="2025-10-17T21:02:00Z">
        <w:r w:rsidR="00A33CA6">
          <w:t xml:space="preserve">with an Initial Energization date </w:t>
        </w:r>
      </w:ins>
      <w:ins w:id="11" w:author="ERCOT" w:date="2025-07-31T08:54:00Z">
        <w:r w:rsidRPr="00F412B6">
          <w:t>in that calendar month</w:t>
        </w:r>
        <w:r>
          <w:t>:</w:t>
        </w:r>
      </w:ins>
    </w:p>
    <w:p w14:paraId="3391A431" w14:textId="5558BCF9" w:rsidR="0040722E" w:rsidRDefault="00AF5ED6" w:rsidP="00A33CA6">
      <w:pPr>
        <w:spacing w:after="240"/>
        <w:ind w:left="1440" w:hanging="720"/>
        <w:rPr>
          <w:ins w:id="12" w:author="ERCOT" w:date="2025-07-31T08:54:00Z"/>
        </w:rPr>
      </w:pPr>
      <w:ins w:id="13" w:author="ERCOT" w:date="2025-09-12T09:10:00Z" w16du:dateUtc="2025-09-12T14:10:00Z">
        <w:r>
          <w:t>(</w:t>
        </w:r>
      </w:ins>
      <w:ins w:id="14" w:author="ERCOT" w:date="2025-07-31T08:54:00Z">
        <w:r w:rsidR="0040722E">
          <w:t>a)</w:t>
        </w:r>
      </w:ins>
      <w:ins w:id="15" w:author="ERCOT" w:date="2025-07-31T08:55:00Z" w16du:dateUtc="2025-07-31T13:55:00Z">
        <w:r w:rsidR="0040722E">
          <w:tab/>
          <w:t>T</w:t>
        </w:r>
      </w:ins>
      <w:ins w:id="16" w:author="ERCOT" w:date="2025-07-31T08:54:00Z">
        <w:r w:rsidR="0040722E" w:rsidRPr="003E14C7">
          <w:t>he total cost of the interconnection</w:t>
        </w:r>
      </w:ins>
      <w:ins w:id="17" w:author="Oncor 101725" w:date="2025-10-17T16:02:00Z" w16du:dateUtc="2025-10-17T21:02:00Z">
        <w:r w:rsidR="00A33CA6">
          <w:t xml:space="preserve"> incurred by the TSP at the time the cost data is submitted to ERCOT</w:t>
        </w:r>
      </w:ins>
      <w:ins w:id="18" w:author="ERCOT" w:date="2025-07-31T08:54:00Z">
        <w:r w:rsidR="0040722E">
          <w:t>;</w:t>
        </w:r>
      </w:ins>
    </w:p>
    <w:p w14:paraId="507F72A1" w14:textId="14C087FA" w:rsidR="0040722E" w:rsidRDefault="00AF5ED6" w:rsidP="00AF5ED6">
      <w:pPr>
        <w:spacing w:after="240"/>
        <w:ind w:left="1440" w:hanging="720"/>
        <w:rPr>
          <w:ins w:id="19" w:author="ERCOT" w:date="2025-07-31T08:54:00Z"/>
        </w:rPr>
      </w:pPr>
      <w:ins w:id="20" w:author="ERCOT" w:date="2025-09-12T09:10:00Z" w16du:dateUtc="2025-09-12T14:10:00Z">
        <w:r>
          <w:t>(</w:t>
        </w:r>
      </w:ins>
      <w:ins w:id="21" w:author="ERCOT" w:date="2025-07-31T08:54:00Z">
        <w:r w:rsidR="0040722E">
          <w:t>b)</w:t>
        </w:r>
      </w:ins>
      <w:ins w:id="22" w:author="ERCOT" w:date="2025-07-31T08:55:00Z" w16du:dateUtc="2025-07-31T13:55:00Z">
        <w:r w:rsidR="0040722E">
          <w:tab/>
          <w:t>A</w:t>
        </w:r>
      </w:ins>
      <w:ins w:id="23" w:author="ERCOT" w:date="2025-07-31T08:54:00Z">
        <w:r w:rsidR="0040722E" w:rsidRPr="003E14C7">
          <w:t xml:space="preserve">ny </w:t>
        </w:r>
        <w:r w:rsidR="0040722E">
          <w:t>contribution in aid of construction (</w:t>
        </w:r>
        <w:r w:rsidR="0040722E" w:rsidRPr="003E14C7">
          <w:t>CIAC</w:t>
        </w:r>
        <w:r w:rsidR="0040722E">
          <w:t>)</w:t>
        </w:r>
        <w:r w:rsidR="0040722E" w:rsidRPr="003E14C7">
          <w:t xml:space="preserve"> paid by the </w:t>
        </w:r>
      </w:ins>
      <w:ins w:id="24" w:author="ERCOT" w:date="2025-07-31T09:07:00Z" w16du:dateUtc="2025-07-31T14:07:00Z">
        <w:r w:rsidR="00E51FAE">
          <w:t>Interconnecting Entity (</w:t>
        </w:r>
      </w:ins>
      <w:ins w:id="25" w:author="ERCOT" w:date="2025-07-31T08:54:00Z">
        <w:r w:rsidR="0040722E">
          <w:t>IE</w:t>
        </w:r>
      </w:ins>
      <w:ins w:id="26" w:author="ERCOT" w:date="2025-07-31T09:07:00Z" w16du:dateUtc="2025-07-31T14:07:00Z">
        <w:r w:rsidR="00E51FAE">
          <w:t>)</w:t>
        </w:r>
      </w:ins>
      <w:ins w:id="27" w:author="ERCOT" w:date="2025-07-31T08:54:00Z">
        <w:r w:rsidR="0040722E">
          <w:t>;</w:t>
        </w:r>
        <w:r w:rsidR="0040722E" w:rsidRPr="003E14C7">
          <w:t xml:space="preserve"> and </w:t>
        </w:r>
      </w:ins>
    </w:p>
    <w:p w14:paraId="4DC7BD39" w14:textId="7986774A" w:rsidR="0040722E" w:rsidRDefault="00AF5ED6" w:rsidP="00AF5ED6">
      <w:pPr>
        <w:spacing w:after="240"/>
        <w:ind w:firstLine="720"/>
        <w:rPr>
          <w:ins w:id="28" w:author="ERCOT" w:date="2025-07-31T08:54:00Z"/>
        </w:rPr>
      </w:pPr>
      <w:ins w:id="29" w:author="ERCOT" w:date="2025-09-12T09:10:00Z" w16du:dateUtc="2025-09-12T14:10:00Z">
        <w:r>
          <w:t>(</w:t>
        </w:r>
      </w:ins>
      <w:ins w:id="30" w:author="ERCOT" w:date="2025-07-31T08:54:00Z">
        <w:r w:rsidR="0040722E">
          <w:t>c)</w:t>
        </w:r>
      </w:ins>
      <w:ins w:id="31" w:author="ERCOT" w:date="2025-07-31T08:55:00Z" w16du:dateUtc="2025-07-31T13:55:00Z">
        <w:r w:rsidR="0040722E">
          <w:tab/>
          <w:t>A</w:t>
        </w:r>
      </w:ins>
      <w:ins w:id="32" w:author="ERCOT" w:date="2025-07-31T08:54:00Z">
        <w:r w:rsidR="0040722E" w:rsidRPr="003E14C7">
          <w:t xml:space="preserve">ny above-allowance costs incurred by the </w:t>
        </w:r>
        <w:r w:rsidR="0040722E">
          <w:t>IE</w:t>
        </w:r>
        <w:r w:rsidR="0040722E" w:rsidRPr="003E14C7">
          <w:t xml:space="preserve">.   </w:t>
        </w:r>
      </w:ins>
    </w:p>
    <w:p w14:paraId="4E32BD8F" w14:textId="0C377AC8" w:rsidR="00A33CA6" w:rsidRDefault="00A33CA6" w:rsidP="00A33CA6">
      <w:pPr>
        <w:spacing w:after="240"/>
        <w:ind w:left="720" w:hanging="720"/>
        <w:rPr>
          <w:ins w:id="33" w:author="Oncor 101725" w:date="2025-10-17T16:03:00Z" w16du:dateUtc="2025-10-17T21:03:00Z"/>
        </w:rPr>
      </w:pPr>
      <w:ins w:id="34" w:author="Oncor 101725" w:date="2025-10-17T16:03:00Z" w16du:dateUtc="2025-10-17T21:03:00Z">
        <w:r>
          <w:t>(2)</w:t>
        </w:r>
        <w:r>
          <w:tab/>
          <w:t xml:space="preserve">The TSP must submit an update to the costs provided under paragraph (1) </w:t>
        </w:r>
      </w:ins>
      <w:ins w:id="35" w:author="Oncor 101725" w:date="2025-10-17T16:05:00Z" w16du:dateUtc="2025-10-17T21:05:00Z">
        <w:r>
          <w:t xml:space="preserve">above </w:t>
        </w:r>
      </w:ins>
      <w:ins w:id="36" w:author="Oncor 101725" w:date="2025-10-17T16:03:00Z" w16du:dateUtc="2025-10-17T21:03:00Z">
        <w:r>
          <w:t xml:space="preserve">once all final costs of the generator interconnection have been fully incurred. </w:t>
        </w:r>
      </w:ins>
    </w:p>
    <w:p w14:paraId="293B4F9F" w14:textId="6500FAE7" w:rsidR="0040722E" w:rsidRDefault="0040722E" w:rsidP="00AF5ED6">
      <w:pPr>
        <w:spacing w:after="240"/>
        <w:ind w:left="720" w:hanging="720"/>
        <w:rPr>
          <w:ins w:id="37" w:author="ERCOT" w:date="2025-07-31T08:54:00Z"/>
        </w:rPr>
      </w:pPr>
      <w:ins w:id="38" w:author="ERCOT" w:date="2025-07-31T08:54:00Z">
        <w:r>
          <w:t>(</w:t>
        </w:r>
      </w:ins>
      <w:ins w:id="39" w:author="Oncor 101725" w:date="2025-10-17T16:05:00Z" w16du:dateUtc="2025-10-17T21:05:00Z">
        <w:r w:rsidR="00A33CA6">
          <w:t>3</w:t>
        </w:r>
      </w:ins>
      <w:ins w:id="40" w:author="ERCOT" w:date="2025-07-31T08:54:00Z">
        <w:del w:id="41" w:author="Oncor 101725" w:date="2025-10-17T16:05:00Z" w16du:dateUtc="2025-10-17T21:05:00Z">
          <w:r w:rsidDel="00A33CA6">
            <w:delText>2</w:delText>
          </w:r>
        </w:del>
        <w:r>
          <w:t>)</w:t>
        </w:r>
        <w:r>
          <w:tab/>
        </w:r>
      </w:ins>
      <w:ins w:id="42" w:author="Oncor 101725" w:date="2025-10-17T16:05:00Z" w16du:dateUtc="2025-10-17T21:05:00Z">
        <w:r w:rsidR="00A33CA6">
          <w:t>TSPs shall submit the information required in this section through the Resource Integration and Ongoing Operations (RIOO) system</w:t>
        </w:r>
        <w:r w:rsidR="00A33CA6">
          <w:t>.</w:t>
        </w:r>
      </w:ins>
      <w:ins w:id="43" w:author="ERCOT" w:date="2025-07-31T08:54:00Z">
        <w:del w:id="44" w:author="Oncor 101725" w:date="2025-10-17T16:05:00Z" w16du:dateUtc="2025-10-17T21:05:00Z">
          <w:r w:rsidDel="00A33CA6">
            <w:delText xml:space="preserve">ERCOT will provide information on its website regarding the system and format TSPs shall use to submit the information described in this section. </w:delText>
          </w:r>
        </w:del>
      </w:ins>
    </w:p>
    <w:p w14:paraId="7F658685" w14:textId="30EA7FC7" w:rsidR="0040722E" w:rsidRDefault="0040722E" w:rsidP="00AF5ED6">
      <w:pPr>
        <w:spacing w:after="240"/>
        <w:ind w:left="720" w:hanging="720"/>
        <w:rPr>
          <w:ins w:id="45" w:author="ERCOT" w:date="2025-07-31T08:54:00Z"/>
        </w:rPr>
      </w:pPr>
      <w:ins w:id="46" w:author="ERCOT" w:date="2025-07-31T08:54:00Z">
        <w:r>
          <w:t>(</w:t>
        </w:r>
      </w:ins>
      <w:ins w:id="47" w:author="Oncor 101725" w:date="2025-10-17T16:05:00Z" w16du:dateUtc="2025-10-17T21:05:00Z">
        <w:r w:rsidR="00A33CA6">
          <w:t>4</w:t>
        </w:r>
      </w:ins>
      <w:ins w:id="48" w:author="ERCOT" w:date="2025-07-31T08:54:00Z">
        <w:del w:id="49" w:author="Oncor 101725" w:date="2025-10-17T16:05:00Z" w16du:dateUtc="2025-10-17T21:05:00Z">
          <w:r w:rsidDel="00A33CA6">
            <w:delText>3</w:delText>
          </w:r>
        </w:del>
        <w:r>
          <w:t>)</w:t>
        </w:r>
        <w:r>
          <w:tab/>
          <w:t xml:space="preserve">ERCOT will include in the monthly Generation Interconnection Status (GIS) Report the information it received in the prior month from TSPs as required under this section. </w:t>
        </w:r>
      </w:ins>
    </w:p>
    <w:p w14:paraId="7DC4F411" w14:textId="3FF9FA0C" w:rsidR="00C329F7" w:rsidRPr="00BA2009" w:rsidRDefault="0040722E" w:rsidP="00A17381">
      <w:pPr>
        <w:spacing w:after="240"/>
        <w:ind w:left="720" w:hanging="720"/>
      </w:pPr>
      <w:ins w:id="50" w:author="ERCOT" w:date="2025-07-31T08:54:00Z">
        <w:r>
          <w:t>(</w:t>
        </w:r>
      </w:ins>
      <w:ins w:id="51" w:author="Oncor 101725" w:date="2025-10-17T16:05:00Z" w16du:dateUtc="2025-10-17T21:05:00Z">
        <w:r w:rsidR="00A33CA6">
          <w:t>5</w:t>
        </w:r>
      </w:ins>
      <w:ins w:id="52" w:author="ERCOT" w:date="2025-07-31T08:54:00Z">
        <w:del w:id="53" w:author="Oncor 101725" w:date="2025-10-17T16:05:00Z" w16du:dateUtc="2025-10-17T21:05:00Z">
          <w:r w:rsidDel="00A33CA6">
            <w:delText>4</w:delText>
          </w:r>
        </w:del>
        <w:r>
          <w:t>)</w:t>
        </w:r>
        <w:r>
          <w:tab/>
          <w:t xml:space="preserve">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w:t>
        </w:r>
      </w:ins>
      <w:ins w:id="54" w:author="ERCOT" w:date="2025-08-20T15:28:00Z" w16du:dateUtc="2025-08-20T20:28:00Z">
        <w:r w:rsidR="00BA13A2">
          <w:t>t</w:t>
        </w:r>
      </w:ins>
      <w:ins w:id="55" w:author="ERCOT" w:date="2025-07-31T08:54:00Z">
        <w:r>
          <w:t xml:space="preserve">ransmission </w:t>
        </w:r>
      </w:ins>
      <w:ins w:id="56" w:author="ERCOT" w:date="2025-08-20T15:28:00Z" w16du:dateUtc="2025-08-20T20:28:00Z">
        <w:r w:rsidR="00BA13A2">
          <w:t>s</w:t>
        </w:r>
      </w:ins>
      <w:ins w:id="57" w:author="ERCOT" w:date="2025-07-31T08:54:00Z">
        <w:r>
          <w:t>ystem.</w:t>
        </w:r>
      </w:ins>
    </w:p>
    <w:sectPr w:rsidR="00C329F7"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54A7882" w:rsidR="00D176CF" w:rsidRDefault="00CE00BA">
    <w:pPr>
      <w:pStyle w:val="Footer"/>
      <w:tabs>
        <w:tab w:val="clear" w:pos="4320"/>
        <w:tab w:val="clear" w:pos="8640"/>
        <w:tab w:val="right" w:pos="9360"/>
      </w:tabs>
      <w:rPr>
        <w:rFonts w:ascii="Arial" w:hAnsi="Arial" w:cs="Arial"/>
        <w:sz w:val="18"/>
      </w:rPr>
    </w:pPr>
    <w:r>
      <w:rPr>
        <w:rFonts w:ascii="Arial" w:hAnsi="Arial" w:cs="Arial"/>
        <w:sz w:val="18"/>
        <w:szCs w:val="18"/>
      </w:rPr>
      <w:t>131</w:t>
    </w:r>
    <w:r w:rsidR="00994654" w:rsidRPr="00994654">
      <w:rPr>
        <w:rFonts w:ascii="Arial" w:hAnsi="Arial" w:cs="Arial"/>
        <w:sz w:val="18"/>
        <w:szCs w:val="18"/>
      </w:rPr>
      <w:t>PGRR-</w:t>
    </w:r>
    <w:r w:rsidR="00A33CA6">
      <w:rPr>
        <w:rFonts w:ascii="Arial" w:hAnsi="Arial" w:cs="Arial"/>
        <w:sz w:val="18"/>
        <w:szCs w:val="18"/>
      </w:rPr>
      <w:t>05 Oncor Comments 101725</w:t>
    </w:r>
    <w:r w:rsidR="00994654" w:rsidRPr="00994654" w:rsidDel="00994654">
      <w:rPr>
        <w:rFonts w:ascii="Arial" w:hAnsi="Arial" w:cs="Arial"/>
        <w:sz w:val="18"/>
        <w:szCs w:val="18"/>
      </w:rPr>
      <w:t xml:space="preserve"> </w:t>
    </w:r>
  </w:p>
  <w:p w14:paraId="26F70CE9" w14:textId="52D15743"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r w:rsidR="00994654" w:rsidRPr="00994654">
      <w:rPr>
        <w:rFonts w:ascii="Arial" w:hAnsi="Arial" w:cs="Arial"/>
        <w:sz w:val="18"/>
      </w:rPr>
      <w:t xml:space="preserve"> </w:t>
    </w:r>
    <w:r w:rsidR="00994654">
      <w:rPr>
        <w:rFonts w:ascii="Arial" w:hAnsi="Arial" w:cs="Arial"/>
        <w:sz w:val="18"/>
      </w:rPr>
      <w:tab/>
      <w:t>Pa</w:t>
    </w:r>
    <w:r w:rsidR="00994654" w:rsidRPr="00412DCA">
      <w:rPr>
        <w:rFonts w:ascii="Arial" w:hAnsi="Arial" w:cs="Arial"/>
        <w:sz w:val="18"/>
      </w:rPr>
      <w:t xml:space="preserve">ge </w:t>
    </w:r>
    <w:r w:rsidR="00994654" w:rsidRPr="00412DCA">
      <w:rPr>
        <w:rFonts w:ascii="Arial" w:hAnsi="Arial" w:cs="Arial"/>
        <w:sz w:val="18"/>
      </w:rPr>
      <w:fldChar w:fldCharType="begin"/>
    </w:r>
    <w:r w:rsidR="00994654" w:rsidRPr="00412DCA">
      <w:rPr>
        <w:rFonts w:ascii="Arial" w:hAnsi="Arial" w:cs="Arial"/>
        <w:sz w:val="18"/>
      </w:rPr>
      <w:instrText xml:space="preserve"> PAGE </w:instrText>
    </w:r>
    <w:r w:rsidR="00994654" w:rsidRPr="00412DCA">
      <w:rPr>
        <w:rFonts w:ascii="Arial" w:hAnsi="Arial" w:cs="Arial"/>
        <w:sz w:val="18"/>
      </w:rPr>
      <w:fldChar w:fldCharType="separate"/>
    </w:r>
    <w:r w:rsidR="00994654">
      <w:rPr>
        <w:rFonts w:ascii="Arial" w:hAnsi="Arial" w:cs="Arial"/>
        <w:sz w:val="18"/>
      </w:rPr>
      <w:t>3</w:t>
    </w:r>
    <w:r w:rsidR="00994654" w:rsidRPr="00412DCA">
      <w:rPr>
        <w:rFonts w:ascii="Arial" w:hAnsi="Arial" w:cs="Arial"/>
        <w:sz w:val="18"/>
      </w:rPr>
      <w:fldChar w:fldCharType="end"/>
    </w:r>
    <w:r w:rsidR="00994654" w:rsidRPr="00412DCA">
      <w:rPr>
        <w:rFonts w:ascii="Arial" w:hAnsi="Arial" w:cs="Arial"/>
        <w:sz w:val="18"/>
      </w:rPr>
      <w:t xml:space="preserve"> of </w:t>
    </w:r>
    <w:r w:rsidR="00994654" w:rsidRPr="00412DCA">
      <w:rPr>
        <w:rFonts w:ascii="Arial" w:hAnsi="Arial" w:cs="Arial"/>
        <w:sz w:val="18"/>
      </w:rPr>
      <w:fldChar w:fldCharType="begin"/>
    </w:r>
    <w:r w:rsidR="00994654" w:rsidRPr="00412DCA">
      <w:rPr>
        <w:rFonts w:ascii="Arial" w:hAnsi="Arial" w:cs="Arial"/>
        <w:sz w:val="18"/>
      </w:rPr>
      <w:instrText xml:space="preserve"> NUMPAGES </w:instrText>
    </w:r>
    <w:r w:rsidR="00994654" w:rsidRPr="00412DCA">
      <w:rPr>
        <w:rFonts w:ascii="Arial" w:hAnsi="Arial" w:cs="Arial"/>
        <w:sz w:val="18"/>
      </w:rPr>
      <w:fldChar w:fldCharType="separate"/>
    </w:r>
    <w:r w:rsidR="00994654">
      <w:rPr>
        <w:rFonts w:ascii="Arial" w:hAnsi="Arial" w:cs="Arial"/>
        <w:sz w:val="18"/>
      </w:rPr>
      <w:t>4</w:t>
    </w:r>
    <w:r w:rsidR="00994654"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07478689" w:rsidR="00D176CF" w:rsidRDefault="00A33CA6"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9E4F11"/>
    <w:multiLevelType w:val="hybridMultilevel"/>
    <w:tmpl w:val="9F8AECEA"/>
    <w:lvl w:ilvl="0" w:tplc="202EE1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108522608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Oncor 101725">
    <w15:presenceInfo w15:providerId="None" w15:userId="Oncor 101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DC8"/>
    <w:rsid w:val="00006711"/>
    <w:rsid w:val="000470E4"/>
    <w:rsid w:val="00053600"/>
    <w:rsid w:val="00060A5A"/>
    <w:rsid w:val="0006133E"/>
    <w:rsid w:val="00064B44"/>
    <w:rsid w:val="00067FE2"/>
    <w:rsid w:val="0007682E"/>
    <w:rsid w:val="00081473"/>
    <w:rsid w:val="000D1AEB"/>
    <w:rsid w:val="000D3E64"/>
    <w:rsid w:val="000E5DD2"/>
    <w:rsid w:val="000F13C5"/>
    <w:rsid w:val="00105A36"/>
    <w:rsid w:val="001313B4"/>
    <w:rsid w:val="00135BB1"/>
    <w:rsid w:val="0014546D"/>
    <w:rsid w:val="001500D9"/>
    <w:rsid w:val="001555DB"/>
    <w:rsid w:val="00156DB7"/>
    <w:rsid w:val="00157228"/>
    <w:rsid w:val="00157FD4"/>
    <w:rsid w:val="00160C3C"/>
    <w:rsid w:val="0017783C"/>
    <w:rsid w:val="0019314C"/>
    <w:rsid w:val="001A3BFE"/>
    <w:rsid w:val="001F38F0"/>
    <w:rsid w:val="00213435"/>
    <w:rsid w:val="002218E8"/>
    <w:rsid w:val="00237430"/>
    <w:rsid w:val="002423DF"/>
    <w:rsid w:val="00276A99"/>
    <w:rsid w:val="00286AD9"/>
    <w:rsid w:val="002966F3"/>
    <w:rsid w:val="002B698E"/>
    <w:rsid w:val="002B69F3"/>
    <w:rsid w:val="002B763A"/>
    <w:rsid w:val="002D382A"/>
    <w:rsid w:val="002F1EDD"/>
    <w:rsid w:val="003013F2"/>
    <w:rsid w:val="0030232A"/>
    <w:rsid w:val="0030694A"/>
    <w:rsid w:val="003069F4"/>
    <w:rsid w:val="00307C2E"/>
    <w:rsid w:val="00332A4B"/>
    <w:rsid w:val="0033356A"/>
    <w:rsid w:val="00342163"/>
    <w:rsid w:val="00360920"/>
    <w:rsid w:val="003643BF"/>
    <w:rsid w:val="00384709"/>
    <w:rsid w:val="00386C35"/>
    <w:rsid w:val="00391043"/>
    <w:rsid w:val="003A3D77"/>
    <w:rsid w:val="003B5AED"/>
    <w:rsid w:val="003C6B7B"/>
    <w:rsid w:val="003E4D25"/>
    <w:rsid w:val="0040722E"/>
    <w:rsid w:val="004135BD"/>
    <w:rsid w:val="0041703C"/>
    <w:rsid w:val="004302A4"/>
    <w:rsid w:val="00442753"/>
    <w:rsid w:val="0044339C"/>
    <w:rsid w:val="004449FC"/>
    <w:rsid w:val="004463BA"/>
    <w:rsid w:val="00450379"/>
    <w:rsid w:val="00450EA8"/>
    <w:rsid w:val="00451718"/>
    <w:rsid w:val="00451BB5"/>
    <w:rsid w:val="004822D4"/>
    <w:rsid w:val="0049290B"/>
    <w:rsid w:val="004A4451"/>
    <w:rsid w:val="004D06D3"/>
    <w:rsid w:val="004D3958"/>
    <w:rsid w:val="005008DF"/>
    <w:rsid w:val="005045D0"/>
    <w:rsid w:val="00534C6C"/>
    <w:rsid w:val="005841C0"/>
    <w:rsid w:val="0059260F"/>
    <w:rsid w:val="005A2FBB"/>
    <w:rsid w:val="005C72FC"/>
    <w:rsid w:val="005E1113"/>
    <w:rsid w:val="005E5074"/>
    <w:rsid w:val="005F01D4"/>
    <w:rsid w:val="005F0D08"/>
    <w:rsid w:val="00612E4F"/>
    <w:rsid w:val="00615D5E"/>
    <w:rsid w:val="00622E99"/>
    <w:rsid w:val="00625E5D"/>
    <w:rsid w:val="0066370F"/>
    <w:rsid w:val="006A0784"/>
    <w:rsid w:val="006A697B"/>
    <w:rsid w:val="006A73AB"/>
    <w:rsid w:val="006B4DDE"/>
    <w:rsid w:val="006C798F"/>
    <w:rsid w:val="006F6FDD"/>
    <w:rsid w:val="00721B33"/>
    <w:rsid w:val="00743968"/>
    <w:rsid w:val="007717F2"/>
    <w:rsid w:val="00785415"/>
    <w:rsid w:val="00791CB9"/>
    <w:rsid w:val="00793130"/>
    <w:rsid w:val="007B3233"/>
    <w:rsid w:val="007B3EF9"/>
    <w:rsid w:val="007B5A42"/>
    <w:rsid w:val="007C199B"/>
    <w:rsid w:val="007C655E"/>
    <w:rsid w:val="007D3073"/>
    <w:rsid w:val="007D64B9"/>
    <w:rsid w:val="007D72D4"/>
    <w:rsid w:val="007E0452"/>
    <w:rsid w:val="0080691B"/>
    <w:rsid w:val="008070C0"/>
    <w:rsid w:val="00811C12"/>
    <w:rsid w:val="008134D5"/>
    <w:rsid w:val="00815E4E"/>
    <w:rsid w:val="008278B5"/>
    <w:rsid w:val="008409BB"/>
    <w:rsid w:val="00845373"/>
    <w:rsid w:val="00845778"/>
    <w:rsid w:val="00887E28"/>
    <w:rsid w:val="008A28C2"/>
    <w:rsid w:val="008B2AD3"/>
    <w:rsid w:val="008D15EC"/>
    <w:rsid w:val="008D5C3A"/>
    <w:rsid w:val="008E4DDD"/>
    <w:rsid w:val="008E6DA2"/>
    <w:rsid w:val="00907B1E"/>
    <w:rsid w:val="00943AFD"/>
    <w:rsid w:val="0095503E"/>
    <w:rsid w:val="009566DA"/>
    <w:rsid w:val="00963A51"/>
    <w:rsid w:val="00983B6E"/>
    <w:rsid w:val="009936F8"/>
    <w:rsid w:val="00994654"/>
    <w:rsid w:val="009A3772"/>
    <w:rsid w:val="009A4907"/>
    <w:rsid w:val="009D17F0"/>
    <w:rsid w:val="00A17381"/>
    <w:rsid w:val="00A254FB"/>
    <w:rsid w:val="00A27404"/>
    <w:rsid w:val="00A33CA6"/>
    <w:rsid w:val="00A42796"/>
    <w:rsid w:val="00A5311D"/>
    <w:rsid w:val="00A84A86"/>
    <w:rsid w:val="00AD3B58"/>
    <w:rsid w:val="00AD53D4"/>
    <w:rsid w:val="00AF56C6"/>
    <w:rsid w:val="00AF5ED6"/>
    <w:rsid w:val="00B032E8"/>
    <w:rsid w:val="00B43DB9"/>
    <w:rsid w:val="00B57F96"/>
    <w:rsid w:val="00B67892"/>
    <w:rsid w:val="00B73BA7"/>
    <w:rsid w:val="00B851ED"/>
    <w:rsid w:val="00BA13A2"/>
    <w:rsid w:val="00BA4D33"/>
    <w:rsid w:val="00BA5648"/>
    <w:rsid w:val="00BC2D06"/>
    <w:rsid w:val="00C27666"/>
    <w:rsid w:val="00C329F7"/>
    <w:rsid w:val="00C744EB"/>
    <w:rsid w:val="00C76A2C"/>
    <w:rsid w:val="00C85134"/>
    <w:rsid w:val="00C90702"/>
    <w:rsid w:val="00C917FF"/>
    <w:rsid w:val="00C9766A"/>
    <w:rsid w:val="00CA699C"/>
    <w:rsid w:val="00CC4F39"/>
    <w:rsid w:val="00CD165D"/>
    <w:rsid w:val="00CD544C"/>
    <w:rsid w:val="00CE00BA"/>
    <w:rsid w:val="00CF4256"/>
    <w:rsid w:val="00D04FE8"/>
    <w:rsid w:val="00D13206"/>
    <w:rsid w:val="00D15535"/>
    <w:rsid w:val="00D176CF"/>
    <w:rsid w:val="00D271E3"/>
    <w:rsid w:val="00D30F69"/>
    <w:rsid w:val="00D47A80"/>
    <w:rsid w:val="00D61F38"/>
    <w:rsid w:val="00D83C7B"/>
    <w:rsid w:val="00D85807"/>
    <w:rsid w:val="00D87349"/>
    <w:rsid w:val="00D91EE9"/>
    <w:rsid w:val="00D94391"/>
    <w:rsid w:val="00D97220"/>
    <w:rsid w:val="00E14D47"/>
    <w:rsid w:val="00E15F5D"/>
    <w:rsid w:val="00E1641C"/>
    <w:rsid w:val="00E2075D"/>
    <w:rsid w:val="00E26708"/>
    <w:rsid w:val="00E33A29"/>
    <w:rsid w:val="00E34958"/>
    <w:rsid w:val="00E37AB0"/>
    <w:rsid w:val="00E51FAE"/>
    <w:rsid w:val="00E71C39"/>
    <w:rsid w:val="00EA2C5A"/>
    <w:rsid w:val="00EA56E6"/>
    <w:rsid w:val="00EC335F"/>
    <w:rsid w:val="00EC48FB"/>
    <w:rsid w:val="00EC59F2"/>
    <w:rsid w:val="00ED14DF"/>
    <w:rsid w:val="00EF232A"/>
    <w:rsid w:val="00F05A69"/>
    <w:rsid w:val="00F20BFC"/>
    <w:rsid w:val="00F2444F"/>
    <w:rsid w:val="00F31D99"/>
    <w:rsid w:val="00F33F8B"/>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0722E"/>
    <w:rPr>
      <w:b/>
      <w:bCs/>
      <w:snapToGrid w:val="0"/>
      <w:sz w:val="24"/>
    </w:rPr>
  </w:style>
  <w:style w:type="character" w:styleId="UnresolvedMention">
    <w:name w:val="Unresolved Mention"/>
    <w:basedOn w:val="DefaultParagraphFont"/>
    <w:uiPriority w:val="99"/>
    <w:semiHidden/>
    <w:unhideWhenUsed/>
    <w:rsid w:val="0040722E"/>
    <w:rPr>
      <w:color w:val="605E5C"/>
      <w:shd w:val="clear" w:color="auto" w:fill="E1DFDD"/>
    </w:rPr>
  </w:style>
  <w:style w:type="paragraph" w:customStyle="1" w:styleId="BodyTextNumbered">
    <w:name w:val="Body Text Numbered"/>
    <w:basedOn w:val="BodyText"/>
    <w:link w:val="BodyTextNumberedChar1"/>
    <w:rsid w:val="0040722E"/>
    <w:pPr>
      <w:ind w:left="720" w:hanging="720"/>
    </w:pPr>
    <w:rPr>
      <w:iCs/>
      <w:szCs w:val="20"/>
    </w:rPr>
  </w:style>
  <w:style w:type="character" w:customStyle="1" w:styleId="BodyTextNumberedChar1">
    <w:name w:val="Body Text Numbered Char1"/>
    <w:link w:val="BodyTextNumbered"/>
    <w:rsid w:val="0040722E"/>
    <w:rPr>
      <w:iCs/>
      <w:sz w:val="24"/>
    </w:rPr>
  </w:style>
  <w:style w:type="character" w:customStyle="1" w:styleId="CommentTextChar">
    <w:name w:val="Comment Text Char"/>
    <w:link w:val="CommentText"/>
    <w:uiPriority w:val="99"/>
    <w:rsid w:val="0040722E"/>
  </w:style>
  <w:style w:type="character" w:customStyle="1" w:styleId="HeaderChar">
    <w:name w:val="Header Char"/>
    <w:link w:val="Header"/>
    <w:rsid w:val="0033356A"/>
    <w:rPr>
      <w:rFonts w:ascii="Arial" w:hAnsi="Arial"/>
      <w:b/>
      <w:bCs/>
      <w:sz w:val="24"/>
      <w:szCs w:val="24"/>
    </w:rPr>
  </w:style>
  <w:style w:type="paragraph" w:styleId="ListParagraph">
    <w:name w:val="List Paragraph"/>
    <w:basedOn w:val="Normal"/>
    <w:uiPriority w:val="34"/>
    <w:qFormat/>
    <w:rsid w:val="00A33C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939">
      <w:bodyDiv w:val="1"/>
      <w:marLeft w:val="0"/>
      <w:marRight w:val="0"/>
      <w:marTop w:val="0"/>
      <w:marBottom w:val="0"/>
      <w:divBdr>
        <w:top w:val="none" w:sz="0" w:space="0" w:color="auto"/>
        <w:left w:val="none" w:sz="0" w:space="0" w:color="auto"/>
        <w:bottom w:val="none" w:sz="0" w:space="0" w:color="auto"/>
        <w:right w:val="none" w:sz="0" w:space="0" w:color="auto"/>
      </w:divBdr>
    </w:div>
    <w:div w:id="1230880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35960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60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ha.henson@onco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664</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101725</cp:lastModifiedBy>
  <cp:revision>5</cp:revision>
  <cp:lastPrinted>2013-11-15T22:11:00Z</cp:lastPrinted>
  <dcterms:created xsi:type="dcterms:W3CDTF">2025-10-17T20:57:00Z</dcterms:created>
  <dcterms:modified xsi:type="dcterms:W3CDTF">2025-10-17T21:15:00Z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